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34E" w:rsidRDefault="002B134E" w:rsidP="00D25CD0">
      <w:pPr>
        <w:pStyle w:val="NoSpacing"/>
        <w:spacing w:before="100" w:beforeAutospacing="1" w:after="100" w:afterAutospacing="1" w:line="600" w:lineRule="auto"/>
        <w:jc w:val="center"/>
      </w:pPr>
      <w:r>
        <w:t>TABLE OF REMEMBERANCE</w:t>
      </w:r>
    </w:p>
    <w:p w:rsidR="0033008B" w:rsidRDefault="002B134E" w:rsidP="0033008B">
      <w:pPr>
        <w:pStyle w:val="NoSpacing"/>
        <w:spacing w:before="100" w:beforeAutospacing="1" w:after="100" w:afterAutospacing="1" w:line="600" w:lineRule="auto"/>
        <w:jc w:val="center"/>
      </w:pPr>
      <w:r>
        <w:t xml:space="preserve">MAY I INVITE YOUR ATTENTION TO THE RIGHT FRONT OF THE </w:t>
      </w:r>
      <w:proofErr w:type="gramStart"/>
      <w:r>
        <w:t>ROOM.</w:t>
      </w:r>
      <w:proofErr w:type="gramEnd"/>
      <w:r>
        <w:t xml:space="preserve">  HERE YOU WILL SEE THAT </w:t>
      </w:r>
      <w:r w:rsidR="00D31A71">
        <w:t>A TABLE</w:t>
      </w:r>
      <w:r w:rsidR="00782D1E">
        <w:t xml:space="preserve"> </w:t>
      </w:r>
      <w:r>
        <w:t>HAS BEEN SET IN REMEBERANCE OF THOSE WHO CANNOT BE WITH US THIS EVENING.  WHILE THE PRIMARY PURPOSE OF THIS EVENING IS ONE</w:t>
      </w:r>
      <w:r w:rsidR="00782D1E">
        <w:t xml:space="preserve"> OF FELLOWSHIP, ENJOYMENT</w:t>
      </w:r>
      <w:proofErr w:type="gramStart"/>
      <w:r w:rsidR="004C6722">
        <w:t>,</w:t>
      </w:r>
      <w:ins w:id="0" w:author="Donald Marx" w:date="2012-05-15T16:01:00Z">
        <w:r w:rsidR="004C6722">
          <w:t>HONORING</w:t>
        </w:r>
        <w:proofErr w:type="gramEnd"/>
        <w:r w:rsidR="004C6722">
          <w:t xml:space="preserve"> OUR WOUNDED WARRIORS</w:t>
        </w:r>
      </w:ins>
      <w:r w:rsidR="00782D1E">
        <w:t xml:space="preserve"> AND </w:t>
      </w:r>
      <w:r>
        <w:t>CHANGING THE LEA</w:t>
      </w:r>
      <w:del w:id="1" w:author="Donald Marx" w:date="2012-05-15T16:01:00Z">
        <w:r w:rsidDel="004C6722">
          <w:delText>E</w:delText>
        </w:r>
      </w:del>
      <w:r>
        <w:t xml:space="preserve">DERSHIP OF THE LEGION OF VALOR FROM DON </w:t>
      </w:r>
      <w:del w:id="2" w:author="Donald Marx" w:date="2012-05-15T16:01:00Z">
        <w:r w:rsidDel="004C6722">
          <w:delText>MAR</w:delText>
        </w:r>
        <w:r w:rsidR="004C6722" w:rsidDel="004C6722">
          <w:delText>X</w:delText>
        </w:r>
      </w:del>
      <w:ins w:id="3" w:author="Donald Marx" w:date="2012-05-15T16:01:00Z">
        <w:r w:rsidR="004C6722">
          <w:t>MARX</w:t>
        </w:r>
      </w:ins>
      <w:r>
        <w:t xml:space="preserve">, AFC TO BENNIE ADKINS, DSC, WE WOULD BE REMISED IF WE DID NOT PAUSE FOR A FEW MOMENTS TO PAY TRIBUTE TO OUR MEN AND WOMEN SERVING OUR COUNTRY THROUGHOUT THE WORLD.  WE SHOULD ALSO PAUSE TO REMEMBER THOSE WHO ARE SICK AND IN HOSPITALS AND THOSE WHO HAVE GIVEN THEIR LIFE TO PRESERVE THE FREEDOM WE ENJOY.  THEY ARE NOT ABLE TO JOIN US TONIGHT. </w:t>
      </w:r>
    </w:p>
    <w:p w:rsidR="00782D1E" w:rsidRDefault="002B134E" w:rsidP="0033008B">
      <w:pPr>
        <w:pStyle w:val="NoSpacing"/>
        <w:spacing w:before="100" w:beforeAutospacing="1" w:after="100" w:afterAutospacing="1" w:line="600" w:lineRule="auto"/>
        <w:jc w:val="center"/>
      </w:pPr>
      <w:r>
        <w:t xml:space="preserve"> YOU WILL NOTICE THAT A SINGLE PLACE HAS BEEN SET.  THE </w:t>
      </w:r>
      <w:del w:id="4" w:author="Donald Marx" w:date="2012-05-15T16:02:00Z">
        <w:r w:rsidDel="004C6722">
          <w:delText>HELMET</w:delText>
        </w:r>
      </w:del>
      <w:ins w:id="5" w:author="Donald Marx" w:date="2012-05-15T16:02:00Z">
        <w:r w:rsidR="004C6722">
          <w:t xml:space="preserve"> </w:t>
        </w:r>
        <w:bookmarkStart w:id="6" w:name="_GoBack"/>
        <w:bookmarkEnd w:id="6"/>
        <w:r w:rsidR="004C6722">
          <w:t>HELMET</w:t>
        </w:r>
      </w:ins>
      <w:del w:id="7" w:author="Donald Marx" w:date="2012-05-15T16:02:00Z">
        <w:r w:rsidDel="004C6722">
          <w:delText xml:space="preserve"> </w:delText>
        </w:r>
      </w:del>
      <w:ins w:id="8" w:author="Donald Marx" w:date="2012-05-15T16:02:00Z">
        <w:r w:rsidR="004C6722">
          <w:t xml:space="preserve"> </w:t>
        </w:r>
      </w:ins>
      <w:r>
        <w:t>SYMBOLIZES THE FRAILTY OF ONE PERSON AGAINST ANOTHER.  THE TABLE IS ROUND TO SHOW THAT WE ARE ALL OF ONE PURPOSE.   THE PLATE IS INVERTED TO SHOW THEY WILL NOT BE ABLE TO EAT.  THE WINE GLASS IS INVERTED TO SHOW THAT THEY WILL NOT BE ABLE TO PARTAKE OF ANY LIBATION.  THE SALT AND LEMON WILL REMIND US OF THE SALTY TEARS THAT HAVE BEEN SHED BECAUSE OF THEIR ABSENCE -----REMEMBER.  THE TABLE CLOTH IS WHITE TO SYMBOLIZE THE PURITY OF THEIR INTENT TO RESPOND AS AMERICA’S FIGHTING MEN AND WOMEN WHEN OUR NATIONED CALLED UPON THEM----REMEMBER.   THE BIBLE REPRESENTS OUR FAITH IN GOD AND SHOWS THAT IN HIS WORD WE WILL FIND SALVATION ---REMEMBER.  THE SINGLE RED ROSE IN A VASE REMINDS US OF THE BLOOD TH</w:t>
      </w:r>
      <w:r w:rsidR="003C1C8E">
        <w:t>A</w:t>
      </w:r>
      <w:r>
        <w:t xml:space="preserve">T HAS BEEN SPIILLED </w:t>
      </w:r>
      <w:r w:rsidR="003C1C8E">
        <w:t xml:space="preserve">TO </w:t>
      </w:r>
      <w:r w:rsidR="003C1C8E">
        <w:lastRenderedPageBreak/>
        <w:t>ENSURE THAT OUR NATION REMANS STRONG AGAINST THOSE WHO WISH TO DESTROY OUR WAY OF LIFE ---REMEMBER.  THE RIBBON AROUND THE VASE IS YELLOW AND IT IS REMENICENT OF THE YELLOW RIBBON WORN ON CLOTHING, DISPLAYED ON TREES IN THE YARD, ON BILLBOARD OF OUR CITIES AND REMINDS US OF OUR HOPE AND PRAYER FOR OUR LOVED ONES SAFE RETURN AND FOR EVERLASRING LIFE FOR THOSE WHO HAVE PERISHED----</w:t>
      </w:r>
    </w:p>
    <w:p w:rsidR="000D4547" w:rsidRDefault="003C1C8E" w:rsidP="0033008B">
      <w:pPr>
        <w:pStyle w:val="NoSpacing"/>
        <w:spacing w:before="100" w:beforeAutospacing="1" w:after="100" w:afterAutospacing="1" w:line="600" w:lineRule="auto"/>
        <w:jc w:val="center"/>
      </w:pPr>
      <w:r>
        <w:t xml:space="preserve">-- REMEMBER </w:t>
      </w:r>
    </w:p>
    <w:sectPr w:rsidR="000D4547" w:rsidSect="00D25CD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34E"/>
    <w:rsid w:val="000D4547"/>
    <w:rsid w:val="002B134E"/>
    <w:rsid w:val="0033008B"/>
    <w:rsid w:val="003C1C8E"/>
    <w:rsid w:val="004C6722"/>
    <w:rsid w:val="00782D1E"/>
    <w:rsid w:val="00D25CD0"/>
    <w:rsid w:val="00D31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134E"/>
    <w:pPr>
      <w:spacing w:after="0" w:line="240" w:lineRule="auto"/>
    </w:pPr>
  </w:style>
  <w:style w:type="paragraph" w:styleId="BalloonText">
    <w:name w:val="Balloon Text"/>
    <w:basedOn w:val="Normal"/>
    <w:link w:val="BalloonTextChar"/>
    <w:uiPriority w:val="99"/>
    <w:semiHidden/>
    <w:unhideWhenUsed/>
    <w:rsid w:val="00782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D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134E"/>
    <w:pPr>
      <w:spacing w:after="0" w:line="240" w:lineRule="auto"/>
    </w:pPr>
  </w:style>
  <w:style w:type="paragraph" w:styleId="BalloonText">
    <w:name w:val="Balloon Text"/>
    <w:basedOn w:val="Normal"/>
    <w:link w:val="BalloonTextChar"/>
    <w:uiPriority w:val="99"/>
    <w:semiHidden/>
    <w:unhideWhenUsed/>
    <w:rsid w:val="00782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D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RDTexWandke</dc:creator>
  <cp:lastModifiedBy>Donald Marx</cp:lastModifiedBy>
  <cp:revision>3</cp:revision>
  <cp:lastPrinted>2012-05-15T19:32:00Z</cp:lastPrinted>
  <dcterms:created xsi:type="dcterms:W3CDTF">2012-05-15T19:34:00Z</dcterms:created>
  <dcterms:modified xsi:type="dcterms:W3CDTF">2012-05-15T20:04:00Z</dcterms:modified>
</cp:coreProperties>
</file>